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2A5B30CF"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Start w:id="4" w:name="Number"/>
      <w:r w:rsidR="005F009C" w:rsidRPr="00DF2302">
        <w:rPr>
          <w:rStyle w:val="Strong"/>
          <w:b/>
          <w:bCs w:val="0"/>
          <w:sz w:val="24"/>
          <w:szCs w:val="24"/>
        </w:rPr>
        <w:t>RF</w:t>
      </w:r>
      <w:r w:rsidR="00B00778" w:rsidRPr="00DF2302">
        <w:rPr>
          <w:rStyle w:val="Strong"/>
          <w:b/>
          <w:bCs w:val="0"/>
          <w:sz w:val="24"/>
          <w:szCs w:val="24"/>
        </w:rPr>
        <w:t>Q</w:t>
      </w:r>
      <w:r w:rsidR="00A02237" w:rsidRPr="00DF2302">
        <w:rPr>
          <w:rStyle w:val="Strong"/>
          <w:b/>
          <w:bCs w:val="0"/>
          <w:sz w:val="24"/>
          <w:szCs w:val="24"/>
        </w:rPr>
        <w:t>-</w:t>
      </w:r>
      <w:bookmarkEnd w:id="1"/>
      <w:bookmarkEnd w:id="2"/>
      <w:bookmarkEnd w:id="3"/>
      <w:bookmarkEnd w:id="4"/>
      <w:r w:rsidR="00342F5F">
        <w:rPr>
          <w:rStyle w:val="Strong"/>
          <w:b/>
          <w:bCs w:val="0"/>
          <w:sz w:val="24"/>
          <w:szCs w:val="24"/>
        </w:rPr>
        <w:t>25-G00</w:t>
      </w:r>
      <w:r w:rsidR="00785E33">
        <w:rPr>
          <w:rStyle w:val="Strong"/>
          <w:b/>
          <w:bCs w:val="0"/>
          <w:sz w:val="24"/>
          <w:szCs w:val="24"/>
        </w:rPr>
        <w:t>7</w:t>
      </w:r>
      <w:r w:rsidR="00342F5F">
        <w:rPr>
          <w:rStyle w:val="Strong"/>
          <w:b/>
          <w:bCs w:val="0"/>
          <w:sz w:val="24"/>
          <w:szCs w:val="24"/>
        </w:rPr>
        <w:t>-2</w:t>
      </w:r>
      <w:r w:rsidR="00D32AEA">
        <w:rPr>
          <w:rStyle w:val="Strong"/>
          <w:b/>
          <w:bCs w:val="0"/>
          <w:sz w:val="24"/>
          <w:szCs w:val="24"/>
        </w:rPr>
        <w:t>4</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5"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5"/>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6"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DF2302">
        <w:rPr>
          <w:rFonts w:ascii="Calibri" w:hAnsi="Calibri" w:cs="Calibri"/>
          <w:lang w:val="en-GB"/>
        </w:rPr>
        <w:t>Evaluation</w:t>
      </w:r>
      <w:bookmarkEnd w:id="7"/>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8" w:name="Technical"/>
      <w:r w:rsidR="001C491C" w:rsidRPr="00DF2302">
        <w:rPr>
          <w:rFonts w:ascii="Calibri" w:hAnsi="Calibri" w:cs="Calibri"/>
          <w:lang w:val="en-GB"/>
        </w:rPr>
        <w:t>70</w:t>
      </w:r>
      <w:r w:rsidRPr="00DF2302">
        <w:rPr>
          <w:rFonts w:ascii="Calibri" w:hAnsi="Calibri" w:cs="Calibri"/>
          <w:lang w:val="en-GB"/>
        </w:rPr>
        <w:t xml:space="preserve"> %</w:t>
      </w:r>
      <w:bookmarkEnd w:id="8"/>
      <w:r w:rsidRPr="00DF2302">
        <w:rPr>
          <w:rFonts w:ascii="Calibri" w:hAnsi="Calibri" w:cs="Calibri"/>
          <w:lang w:val="en-GB"/>
        </w:rPr>
        <w:t xml:space="preserve"> of the score received in the technical evaluation will be added to the obtained financial score, which is maximum </w:t>
      </w:r>
      <w:bookmarkStart w:id="9" w:name="Financial"/>
      <w:r w:rsidR="001C491C" w:rsidRPr="00DF2302">
        <w:rPr>
          <w:rFonts w:ascii="Calibri" w:hAnsi="Calibri" w:cs="Calibri"/>
          <w:lang w:val="en-GB"/>
        </w:rPr>
        <w:t>30</w:t>
      </w:r>
      <w:r w:rsidRPr="00DF2302">
        <w:rPr>
          <w:rFonts w:ascii="Calibri" w:hAnsi="Calibri" w:cs="Calibri"/>
          <w:lang w:val="en-GB"/>
        </w:rPr>
        <w:t xml:space="preserve"> points</w:t>
      </w:r>
      <w:bookmarkEnd w:id="9"/>
      <w:r w:rsidRPr="00DF2302">
        <w:rPr>
          <w:rFonts w:ascii="Calibri" w:hAnsi="Calibri" w:cs="Calibri"/>
          <w:lang w:val="en-GB"/>
        </w:rPr>
        <w:t>, and calculated as described below.</w:t>
      </w:r>
    </w:p>
    <w:p w14:paraId="131A5BF8" w14:textId="5B3BE69A" w:rsidR="00E15F4B" w:rsidRPr="00DF2302" w:rsidRDefault="00E15F4B" w:rsidP="00B52A14">
      <w:pPr>
        <w:spacing w:before="120"/>
        <w:jc w:val="both"/>
        <w:rPr>
          <w:rFonts w:ascii="Calibri" w:hAnsi="Calibri" w:cs="Calibri"/>
          <w:lang w:val="en-GB"/>
        </w:rPr>
      </w:pPr>
      <w:r w:rsidRPr="00DF2302">
        <w:rPr>
          <w:rFonts w:ascii="Calibri" w:hAnsi="Calibri" w:cs="Calibri"/>
          <w:lang w:val="en-GB"/>
        </w:rPr>
        <w:t xml:space="preserve">The maximum budget available for this Contract is </w:t>
      </w:r>
      <w:r w:rsidR="00B52A14" w:rsidRPr="00DF2302">
        <w:rPr>
          <w:rFonts w:ascii="Calibri" w:hAnsi="Calibri" w:cs="Calibri"/>
          <w:highlight w:val="yellow"/>
          <w:lang w:val="en-GB"/>
        </w:rPr>
        <w:t>AU</w:t>
      </w:r>
      <w:r w:rsidRPr="00DF2302">
        <w:rPr>
          <w:rFonts w:ascii="Calibri" w:hAnsi="Calibri" w:cs="Calibri"/>
          <w:highlight w:val="yellow"/>
          <w:lang w:val="en-GB"/>
        </w:rPr>
        <w:t>$</w:t>
      </w:r>
      <w:r w:rsidR="00B52A14" w:rsidRPr="00DF2302">
        <w:rPr>
          <w:rFonts w:ascii="Calibri" w:hAnsi="Calibri" w:cs="Calibri"/>
          <w:highlight w:val="yellow"/>
          <w:lang w:val="en-GB"/>
        </w:rPr>
        <w:t>0</w:t>
      </w:r>
      <w:r w:rsidRPr="00DF2302">
        <w:rPr>
          <w:rFonts w:ascii="Calibri" w:hAnsi="Calibri" w:cs="Calibri"/>
          <w:highlight w:val="yellow"/>
          <w:lang w:val="en-GB"/>
        </w:rPr>
        <w:t>0,000</w:t>
      </w:r>
      <w:r w:rsidRPr="00DF2302">
        <w:rPr>
          <w:rFonts w:ascii="Calibri" w:hAnsi="Calibri" w:cs="Calibri"/>
          <w:lang w:val="en-GB"/>
        </w:rPr>
        <w:t>, inclusive of any VAT or other taxes or costs.</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10"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10"/>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342F5F" w:rsidRDefault="00DE3F38" w:rsidP="006E17EC">
            <w:pPr>
              <w:pStyle w:val="TableContents"/>
              <w:rPr>
                <w:rFonts w:asciiTheme="minorHAnsi" w:hAnsiTheme="minorHAnsi"/>
                <w:sz w:val="22"/>
                <w:szCs w:val="22"/>
                <w:lang w:eastAsia="en-US"/>
              </w:rPr>
            </w:pPr>
            <w:r w:rsidRPr="00342F5F">
              <w:rPr>
                <w:rFonts w:asciiTheme="minorHAnsi" w:hAnsiTheme="minorHAnsi"/>
                <w:sz w:val="22"/>
                <w:szCs w:val="22"/>
                <w:lang w:eastAsia="en-US"/>
              </w:rPr>
              <w:t xml:space="preserve">Firm/consortium’s experience and reputation </w:t>
            </w:r>
            <w:r w:rsidR="00B52A14" w:rsidRPr="00342F5F">
              <w:rPr>
                <w:rFonts w:asciiTheme="minorHAnsi" w:hAnsiTheme="minorHAnsi"/>
                <w:sz w:val="22"/>
                <w:szCs w:val="22"/>
                <w:lang w:eastAsia="en-US"/>
              </w:rPr>
              <w:t>with</w:t>
            </w:r>
            <w:r w:rsidRPr="00342F5F">
              <w:rPr>
                <w:rFonts w:asciiTheme="minorHAnsi" w:hAnsiTheme="minorHAnsi"/>
                <w:sz w:val="22"/>
                <w:szCs w:val="22"/>
                <w:lang w:eastAsia="en-US"/>
              </w:rPr>
              <w:t xml:space="preserve"> similar </w:t>
            </w:r>
            <w:r w:rsidR="00AD3DBB" w:rsidRPr="00342F5F">
              <w:rPr>
                <w:rFonts w:asciiTheme="minorHAnsi" w:hAnsiTheme="minorHAnsi"/>
                <w:sz w:val="22"/>
                <w:szCs w:val="22"/>
                <w:lang w:eastAsia="en-US"/>
              </w:rPr>
              <w:t>supply of Goods</w:t>
            </w:r>
          </w:p>
        </w:tc>
        <w:tc>
          <w:tcPr>
            <w:tcW w:w="5367" w:type="dxa"/>
            <w:shd w:val="clear" w:color="auto" w:fill="auto"/>
          </w:tcPr>
          <w:p w14:paraId="3E215B08" w14:textId="77777777" w:rsidR="006E17EC" w:rsidRDefault="00342F5F" w:rsidP="003D48C1">
            <w:pPr>
              <w:pStyle w:val="TableContents"/>
              <w:numPr>
                <w:ilvl w:val="0"/>
                <w:numId w:val="3"/>
              </w:numPr>
              <w:rPr>
                <w:rFonts w:asciiTheme="minorHAnsi" w:hAnsiTheme="minorHAnsi"/>
                <w:sz w:val="22"/>
                <w:szCs w:val="22"/>
              </w:rPr>
            </w:pPr>
            <w:r>
              <w:rPr>
                <w:rFonts w:asciiTheme="minorHAnsi" w:hAnsiTheme="minorHAnsi"/>
                <w:sz w:val="22"/>
                <w:szCs w:val="22"/>
              </w:rPr>
              <w:t xml:space="preserve">Provide at least </w:t>
            </w:r>
            <w:r w:rsidR="003D48C1">
              <w:rPr>
                <w:rFonts w:asciiTheme="minorHAnsi" w:hAnsiTheme="minorHAnsi"/>
                <w:sz w:val="22"/>
                <w:szCs w:val="22"/>
              </w:rPr>
              <w:t>2</w:t>
            </w:r>
            <w:r>
              <w:rPr>
                <w:rFonts w:asciiTheme="minorHAnsi" w:hAnsiTheme="minorHAnsi"/>
                <w:sz w:val="22"/>
                <w:szCs w:val="22"/>
              </w:rPr>
              <w:t xml:space="preserve"> </w:t>
            </w:r>
            <w:r w:rsidR="00C85BAD">
              <w:rPr>
                <w:rFonts w:asciiTheme="minorHAnsi" w:hAnsiTheme="minorHAnsi"/>
                <w:sz w:val="22"/>
                <w:szCs w:val="22"/>
              </w:rPr>
              <w:t xml:space="preserve">references </w:t>
            </w:r>
          </w:p>
          <w:p w14:paraId="3ADDF29E" w14:textId="6F6FFB91" w:rsidR="00F92C11" w:rsidRPr="00342F5F" w:rsidRDefault="00F92C11" w:rsidP="00F92C11">
            <w:pPr>
              <w:pStyle w:val="TableContents"/>
              <w:numPr>
                <w:ilvl w:val="0"/>
                <w:numId w:val="11"/>
              </w:numPr>
              <w:rPr>
                <w:rFonts w:asciiTheme="minorHAnsi" w:hAnsiTheme="minorHAnsi"/>
                <w:sz w:val="22"/>
                <w:szCs w:val="22"/>
              </w:rPr>
            </w:pPr>
            <w:r>
              <w:rPr>
                <w:rFonts w:asciiTheme="minorHAnsi" w:hAnsiTheme="minorHAnsi"/>
                <w:sz w:val="22"/>
                <w:szCs w:val="22"/>
              </w:rPr>
              <w:t xml:space="preserve">To confirm company involvement in similar activities </w:t>
            </w:r>
          </w:p>
        </w:tc>
        <w:tc>
          <w:tcPr>
            <w:tcW w:w="1360" w:type="dxa"/>
            <w:shd w:val="clear" w:color="auto" w:fill="auto"/>
            <w:vAlign w:val="center"/>
          </w:tcPr>
          <w:p w14:paraId="6FB170A3" w14:textId="6C329107" w:rsidR="006E17EC" w:rsidRPr="00342F5F" w:rsidRDefault="00C85BAD"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w:t>
            </w:r>
            <w:r w:rsidR="00342F5F">
              <w:rPr>
                <w:rFonts w:asciiTheme="minorHAnsi" w:hAnsiTheme="minorHAnsi"/>
                <w:sz w:val="22"/>
                <w:szCs w:val="22"/>
                <w:lang w:eastAsia="en-US"/>
              </w:rPr>
              <w:t>0</w:t>
            </w:r>
          </w:p>
        </w:tc>
      </w:tr>
      <w:tr w:rsidR="006E17EC" w:rsidRPr="00DF2302" w14:paraId="613F68D6" w14:textId="77777777" w:rsidTr="006E17EC">
        <w:trPr>
          <w:cantSplit/>
          <w:tblHeader/>
        </w:trPr>
        <w:tc>
          <w:tcPr>
            <w:tcW w:w="2430" w:type="dxa"/>
            <w:shd w:val="clear" w:color="auto" w:fill="auto"/>
            <w:vAlign w:val="center"/>
          </w:tcPr>
          <w:p w14:paraId="44102FCB" w14:textId="19DEBEED" w:rsidR="006E17EC" w:rsidRPr="00342F5F" w:rsidRDefault="00AD3DBB" w:rsidP="006E17EC">
            <w:pPr>
              <w:pStyle w:val="TableContents"/>
              <w:rPr>
                <w:rFonts w:asciiTheme="minorHAnsi" w:hAnsiTheme="minorHAnsi"/>
                <w:sz w:val="22"/>
                <w:szCs w:val="22"/>
                <w:lang w:eastAsia="en-US"/>
              </w:rPr>
            </w:pPr>
            <w:r w:rsidRPr="00342F5F">
              <w:rPr>
                <w:rFonts w:asciiTheme="minorHAnsi" w:hAnsiTheme="minorHAnsi"/>
                <w:sz w:val="22"/>
                <w:szCs w:val="22"/>
                <w:lang w:eastAsia="en-US"/>
              </w:rPr>
              <w:t>Delivery time</w:t>
            </w:r>
          </w:p>
        </w:tc>
        <w:tc>
          <w:tcPr>
            <w:tcW w:w="5367" w:type="dxa"/>
            <w:shd w:val="clear" w:color="auto" w:fill="auto"/>
          </w:tcPr>
          <w:p w14:paraId="4BA71FA2" w14:textId="5C62FE8E" w:rsidR="006E17EC" w:rsidRPr="00342F5F" w:rsidRDefault="00342F5F" w:rsidP="00846B18">
            <w:pPr>
              <w:pStyle w:val="TableContents"/>
              <w:numPr>
                <w:ilvl w:val="0"/>
                <w:numId w:val="4"/>
              </w:numPr>
              <w:rPr>
                <w:rFonts w:asciiTheme="minorHAnsi" w:hAnsiTheme="minorHAnsi"/>
                <w:sz w:val="22"/>
                <w:szCs w:val="22"/>
              </w:rPr>
            </w:pPr>
            <w:r>
              <w:rPr>
                <w:rFonts w:asciiTheme="minorHAnsi" w:hAnsiTheme="minorHAnsi"/>
                <w:sz w:val="22"/>
                <w:szCs w:val="22"/>
              </w:rPr>
              <w:t xml:space="preserve">As early as possible before the end of </w:t>
            </w:r>
            <w:r w:rsidR="007A7EEC">
              <w:rPr>
                <w:rFonts w:asciiTheme="minorHAnsi" w:hAnsiTheme="minorHAnsi"/>
                <w:sz w:val="22"/>
                <w:szCs w:val="22"/>
              </w:rPr>
              <w:t>November</w:t>
            </w:r>
            <w:r>
              <w:rPr>
                <w:rFonts w:asciiTheme="minorHAnsi" w:hAnsiTheme="minorHAnsi"/>
                <w:sz w:val="22"/>
                <w:szCs w:val="22"/>
              </w:rPr>
              <w:t xml:space="preserve"> 2024</w:t>
            </w:r>
          </w:p>
        </w:tc>
        <w:tc>
          <w:tcPr>
            <w:tcW w:w="1360" w:type="dxa"/>
            <w:shd w:val="clear" w:color="auto" w:fill="auto"/>
            <w:vAlign w:val="center"/>
          </w:tcPr>
          <w:p w14:paraId="657554B4" w14:textId="14A01A39" w:rsidR="006E17EC" w:rsidRPr="00342F5F" w:rsidRDefault="009207A1"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4</w:t>
            </w:r>
            <w:r w:rsidR="00342F5F">
              <w:rPr>
                <w:rFonts w:asciiTheme="minorHAnsi" w:hAnsiTheme="minorHAnsi"/>
                <w:sz w:val="22"/>
                <w:szCs w:val="22"/>
                <w:lang w:eastAsia="en-US"/>
              </w:rPr>
              <w:t>0</w:t>
            </w:r>
          </w:p>
        </w:tc>
      </w:tr>
      <w:tr w:rsidR="006E17EC" w:rsidRPr="00DF2302" w14:paraId="7395E14D" w14:textId="77777777" w:rsidTr="006E17EC">
        <w:trPr>
          <w:cantSplit/>
          <w:tblHeader/>
        </w:trPr>
        <w:tc>
          <w:tcPr>
            <w:tcW w:w="2430" w:type="dxa"/>
            <w:shd w:val="clear" w:color="auto" w:fill="auto"/>
            <w:vAlign w:val="center"/>
          </w:tcPr>
          <w:p w14:paraId="58A5C5B6" w14:textId="28CF3086" w:rsidR="006E17EC" w:rsidRPr="00342F5F" w:rsidRDefault="00342F5F" w:rsidP="006E17EC">
            <w:pPr>
              <w:pStyle w:val="TableContents"/>
              <w:rPr>
                <w:rFonts w:asciiTheme="minorHAnsi" w:hAnsiTheme="minorHAnsi"/>
                <w:sz w:val="22"/>
                <w:szCs w:val="22"/>
                <w:lang w:eastAsia="en-US"/>
              </w:rPr>
            </w:pPr>
            <w:r>
              <w:rPr>
                <w:rFonts w:asciiTheme="minorHAnsi" w:hAnsiTheme="minorHAnsi"/>
                <w:sz w:val="22"/>
                <w:szCs w:val="22"/>
                <w:lang w:eastAsia="en-US"/>
              </w:rPr>
              <w:t>Full compliance to specs</w:t>
            </w:r>
          </w:p>
        </w:tc>
        <w:tc>
          <w:tcPr>
            <w:tcW w:w="5367" w:type="dxa"/>
            <w:shd w:val="clear" w:color="auto" w:fill="auto"/>
          </w:tcPr>
          <w:p w14:paraId="23A8F695" w14:textId="0D142893" w:rsidR="006E17EC" w:rsidRPr="00342F5F" w:rsidRDefault="00342F5F" w:rsidP="00635A59">
            <w:pPr>
              <w:pStyle w:val="TableContents"/>
              <w:numPr>
                <w:ilvl w:val="0"/>
                <w:numId w:val="5"/>
              </w:numPr>
              <w:rPr>
                <w:rFonts w:asciiTheme="minorHAnsi" w:hAnsiTheme="minorHAnsi"/>
                <w:sz w:val="22"/>
                <w:szCs w:val="22"/>
              </w:rPr>
            </w:pPr>
            <w:r>
              <w:rPr>
                <w:rFonts w:asciiTheme="minorHAnsi" w:hAnsiTheme="minorHAnsi"/>
                <w:sz w:val="22"/>
                <w:szCs w:val="22"/>
              </w:rPr>
              <w:t xml:space="preserve">Refer to template 4 </w:t>
            </w:r>
            <w:r w:rsidR="009E3D4C">
              <w:rPr>
                <w:rFonts w:asciiTheme="minorHAnsi" w:hAnsiTheme="minorHAnsi"/>
                <w:sz w:val="22"/>
                <w:szCs w:val="22"/>
              </w:rPr>
              <w:t xml:space="preserve">(Specification) </w:t>
            </w:r>
            <w:r>
              <w:rPr>
                <w:rFonts w:asciiTheme="minorHAnsi" w:hAnsiTheme="minorHAnsi"/>
                <w:sz w:val="22"/>
                <w:szCs w:val="22"/>
              </w:rPr>
              <w:t>for full details</w:t>
            </w:r>
          </w:p>
        </w:tc>
        <w:tc>
          <w:tcPr>
            <w:tcW w:w="1360" w:type="dxa"/>
            <w:shd w:val="clear" w:color="auto" w:fill="auto"/>
            <w:vAlign w:val="center"/>
          </w:tcPr>
          <w:p w14:paraId="240875A4" w14:textId="74965902" w:rsidR="006E17EC" w:rsidRPr="00342F5F" w:rsidRDefault="00846B1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w:t>
            </w:r>
            <w:r w:rsidR="00342F5F">
              <w:rPr>
                <w:rFonts w:asciiTheme="minorHAnsi" w:hAnsiTheme="minorHAnsi"/>
                <w:sz w:val="22"/>
                <w:szCs w:val="22"/>
                <w:lang w:eastAsia="en-US"/>
              </w:rPr>
              <w:t>0</w:t>
            </w:r>
          </w:p>
        </w:tc>
      </w:tr>
      <w:tr w:rsidR="006E17EC" w:rsidRPr="00DF2302" w14:paraId="59453870" w14:textId="77777777" w:rsidTr="006E17EC">
        <w:trPr>
          <w:cantSplit/>
          <w:tblHeader/>
        </w:trPr>
        <w:tc>
          <w:tcPr>
            <w:tcW w:w="2430" w:type="dxa"/>
            <w:shd w:val="clear" w:color="auto" w:fill="auto"/>
            <w:vAlign w:val="center"/>
          </w:tcPr>
          <w:p w14:paraId="57F1472D" w14:textId="0D3746F1" w:rsidR="006E17EC" w:rsidRPr="00342F5F" w:rsidRDefault="004C06F1" w:rsidP="006E17EC">
            <w:pPr>
              <w:pStyle w:val="TableContents"/>
              <w:jc w:val="both"/>
              <w:rPr>
                <w:rFonts w:asciiTheme="minorHAnsi" w:hAnsiTheme="minorHAnsi"/>
                <w:sz w:val="22"/>
                <w:szCs w:val="22"/>
                <w:lang w:eastAsia="en-US"/>
              </w:rPr>
            </w:pPr>
            <w:r>
              <w:rPr>
                <w:rFonts w:asciiTheme="minorHAnsi" w:hAnsiTheme="minorHAnsi"/>
                <w:sz w:val="22"/>
                <w:szCs w:val="22"/>
                <w:lang w:eastAsia="en-US"/>
              </w:rPr>
              <w:t>Others</w:t>
            </w:r>
          </w:p>
        </w:tc>
        <w:tc>
          <w:tcPr>
            <w:tcW w:w="5367" w:type="dxa"/>
            <w:shd w:val="clear" w:color="auto" w:fill="auto"/>
          </w:tcPr>
          <w:p w14:paraId="375ED5B7" w14:textId="2A9FEB96" w:rsidR="004C06F1" w:rsidRPr="005E139A" w:rsidRDefault="00FC0291" w:rsidP="005E139A">
            <w:pPr>
              <w:pStyle w:val="ListParagraph"/>
              <w:numPr>
                <w:ilvl w:val="0"/>
                <w:numId w:val="5"/>
              </w:numPr>
              <w:adjustRightInd w:val="0"/>
              <w:ind w:leftChars="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 xml:space="preserve">Equipment </w:t>
            </w:r>
            <w:r w:rsidR="004C06F1">
              <w:rPr>
                <w:rFonts w:asciiTheme="minorHAnsi" w:eastAsiaTheme="minorEastAsia" w:hAnsiTheme="minorHAnsi"/>
                <w:color w:val="000000"/>
                <w:sz w:val="22"/>
                <w:lang w:val="en-GB"/>
              </w:rPr>
              <w:t>spare part</w:t>
            </w:r>
            <w:r>
              <w:rPr>
                <w:rFonts w:asciiTheme="minorHAnsi" w:eastAsiaTheme="minorEastAsia" w:hAnsiTheme="minorHAnsi"/>
                <w:color w:val="000000"/>
                <w:sz w:val="22"/>
                <w:lang w:val="en-GB"/>
              </w:rPr>
              <w:t xml:space="preserve"> </w:t>
            </w:r>
            <w:r w:rsidR="005E139A">
              <w:rPr>
                <w:rFonts w:asciiTheme="minorHAnsi" w:eastAsiaTheme="minorEastAsia" w:hAnsiTheme="minorHAnsi"/>
                <w:color w:val="000000"/>
                <w:sz w:val="22"/>
                <w:lang w:val="en-GB"/>
              </w:rPr>
              <w:t xml:space="preserve"> and </w:t>
            </w:r>
            <w:r w:rsidR="004C06F1" w:rsidRPr="005E139A">
              <w:rPr>
                <w:rFonts w:asciiTheme="minorHAnsi" w:eastAsiaTheme="minorEastAsia" w:hAnsiTheme="minorHAnsi"/>
                <w:color w:val="000000"/>
                <w:sz w:val="22"/>
                <w:lang w:val="en-GB"/>
              </w:rPr>
              <w:t>Warranty</w:t>
            </w:r>
            <w:r w:rsidR="005E139A">
              <w:rPr>
                <w:rFonts w:asciiTheme="minorHAnsi" w:eastAsiaTheme="minorEastAsia" w:hAnsiTheme="minorHAnsi"/>
                <w:color w:val="000000"/>
                <w:sz w:val="22"/>
                <w:lang w:val="en-GB"/>
              </w:rPr>
              <w:t xml:space="preserve"> provision </w:t>
            </w:r>
          </w:p>
        </w:tc>
        <w:tc>
          <w:tcPr>
            <w:tcW w:w="1360" w:type="dxa"/>
            <w:shd w:val="clear" w:color="auto" w:fill="auto"/>
            <w:vAlign w:val="center"/>
          </w:tcPr>
          <w:p w14:paraId="4C399CE7" w14:textId="554DE467" w:rsidR="006E17EC" w:rsidRPr="00342F5F" w:rsidRDefault="00846B18"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w:t>
            </w:r>
            <w:r w:rsidR="00FC0291">
              <w:rPr>
                <w:rFonts w:asciiTheme="minorHAnsi" w:hAnsiTheme="minorHAnsi"/>
                <w:sz w:val="22"/>
                <w:szCs w:val="22"/>
                <w:lang w:eastAsia="en-US"/>
              </w:rPr>
              <w:t>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59C66D04"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3174554D" w14:textId="77777777" w:rsidR="00342F5F" w:rsidRDefault="00342F5F" w:rsidP="00DF62DC">
      <w:pPr>
        <w:spacing w:before="120"/>
        <w:rPr>
          <w:rFonts w:ascii="Calibri" w:hAnsi="Calibri" w:cs="Calibri"/>
          <w:lang w:val="en-GB" w:eastAsia="ko-KR"/>
        </w:rPr>
      </w:pPr>
      <w:bookmarkStart w:id="11" w:name="_Hlk26879176"/>
    </w:p>
    <w:p w14:paraId="56F93CCB" w14:textId="77777777" w:rsidR="00342F5F" w:rsidRDefault="00342F5F" w:rsidP="00DF62DC">
      <w:pPr>
        <w:spacing w:before="120"/>
        <w:rPr>
          <w:rFonts w:ascii="Calibri" w:hAnsi="Calibri" w:cs="Calibri"/>
          <w:lang w:val="en-GB" w:eastAsia="ko-KR"/>
        </w:rPr>
      </w:pPr>
    </w:p>
    <w:p w14:paraId="329E1F13" w14:textId="77777777" w:rsidR="00342F5F" w:rsidRDefault="00342F5F" w:rsidP="00DF62DC">
      <w:pPr>
        <w:spacing w:before="120"/>
        <w:rPr>
          <w:rFonts w:ascii="Calibri" w:hAnsi="Calibri" w:cs="Calibri"/>
          <w:lang w:val="en-GB" w:eastAsia="ko-KR"/>
        </w:rPr>
      </w:pPr>
    </w:p>
    <w:p w14:paraId="771AE1E2" w14:textId="77777777" w:rsidR="00342F5F" w:rsidRDefault="00342F5F" w:rsidP="00DF62DC">
      <w:pPr>
        <w:spacing w:before="120"/>
        <w:rPr>
          <w:rFonts w:ascii="Calibri" w:hAnsi="Calibri" w:cs="Calibri"/>
          <w:lang w:val="en-GB" w:eastAsia="ko-KR"/>
        </w:rPr>
      </w:pPr>
    </w:p>
    <w:p w14:paraId="5D588DF7" w14:textId="77777777" w:rsidR="00342F5F" w:rsidRDefault="00342F5F" w:rsidP="00DF62DC">
      <w:pPr>
        <w:spacing w:before="120"/>
        <w:rPr>
          <w:rFonts w:ascii="Calibri" w:hAnsi="Calibri" w:cs="Calibri"/>
          <w:lang w:val="en-GB" w:eastAsia="ko-KR"/>
        </w:rPr>
      </w:pPr>
    </w:p>
    <w:p w14:paraId="294B281B" w14:textId="77777777" w:rsidR="00342F5F" w:rsidRDefault="00342F5F" w:rsidP="00DF62DC">
      <w:pPr>
        <w:spacing w:before="120"/>
        <w:rPr>
          <w:rFonts w:ascii="Calibri" w:hAnsi="Calibri" w:cs="Calibri"/>
          <w:lang w:val="en-GB" w:eastAsia="ko-KR"/>
        </w:rPr>
      </w:pPr>
    </w:p>
    <w:p w14:paraId="434E5273" w14:textId="77777777" w:rsidR="00342F5F" w:rsidRDefault="00342F5F" w:rsidP="00DF62DC">
      <w:pPr>
        <w:spacing w:before="120"/>
        <w:rPr>
          <w:rFonts w:ascii="Calibri" w:hAnsi="Calibri" w:cs="Calibri"/>
          <w:lang w:val="en-GB" w:eastAsia="ko-KR"/>
        </w:rPr>
      </w:pPr>
    </w:p>
    <w:p w14:paraId="2EBDD9EC" w14:textId="77777777" w:rsidR="00342F5F" w:rsidRDefault="00342F5F" w:rsidP="00DF62DC">
      <w:pPr>
        <w:spacing w:before="120"/>
        <w:rPr>
          <w:rFonts w:ascii="Calibri" w:hAnsi="Calibri" w:cs="Calibri"/>
          <w:lang w:val="en-GB" w:eastAsia="ko-KR"/>
        </w:rPr>
      </w:pPr>
    </w:p>
    <w:p w14:paraId="66FB563C" w14:textId="77777777" w:rsidR="00342F5F" w:rsidRDefault="00342F5F" w:rsidP="00DF62DC">
      <w:pPr>
        <w:spacing w:before="120"/>
        <w:rPr>
          <w:rFonts w:ascii="Calibri" w:hAnsi="Calibri" w:cs="Calibri"/>
          <w:lang w:val="en-GB" w:eastAsia="ko-KR"/>
        </w:rPr>
      </w:pPr>
    </w:p>
    <w:p w14:paraId="0E20DD74" w14:textId="00DBC1E8" w:rsidR="0060546A" w:rsidRPr="00DF2302" w:rsidRDefault="00DF62DC" w:rsidP="00DF62DC">
      <w:pPr>
        <w:spacing w:before="120"/>
        <w:rPr>
          <w:rFonts w:ascii="Calibri" w:hAnsi="Calibri" w:cs="Calibri"/>
          <w:lang w:val="en-GB" w:eastAsia="ko-KR"/>
        </w:rPr>
      </w:pPr>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3" w:name="_Toc374271007"/>
      <w:r w:rsidRPr="00DF2302">
        <w:rPr>
          <w:lang w:val="en-GB"/>
        </w:rPr>
        <w:t>Evaluation of financial components</w:t>
      </w:r>
      <w:bookmarkEnd w:id="13"/>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ins w:id="16" w:author="Sven Erik" w:date="2020-08-26T15:40:00Z">
        <w:r w:rsidR="00B57649">
          <w:rPr>
            <w:rFonts w:ascii="Calibri" w:hAnsi="Calibri"/>
            <w:b/>
            <w:lang w:val="en-GB"/>
          </w:rPr>
          <w:t>(</w:t>
        </w:r>
      </w:ins>
      <w:proofErr w:type="spellStart"/>
      <w:r w:rsidRPr="00DF2302">
        <w:rPr>
          <w:rFonts w:ascii="Calibri" w:hAnsi="Calibri"/>
          <w:b/>
          <w:lang w:val="en-GB"/>
        </w:rPr>
        <w:t>tc</w:t>
      </w:r>
      <w:proofErr w:type="spellEnd"/>
      <w:r w:rsidRPr="00DF2302">
        <w:rPr>
          <w:rFonts w:ascii="Calibri" w:hAnsi="Calibri"/>
          <w:b/>
          <w:lang w:val="en-GB"/>
        </w:rPr>
        <w:t xml:space="preserve"> / lc</w:t>
      </w:r>
      <w:ins w:id="17" w:author="Sven Erik" w:date="2020-08-26T15:40:00Z">
        <w:r w:rsidR="00B57649">
          <w:rPr>
            <w:rFonts w:ascii="Calibri" w:hAnsi="Calibri"/>
            <w:b/>
            <w:lang w:val="en-GB"/>
          </w:rPr>
          <w:t xml:space="preserve">) * </w:t>
        </w:r>
      </w:ins>
      <w:proofErr w:type="spellStart"/>
      <w:ins w:id="18" w:author="Sven Erik" w:date="2020-08-26T15:41:00Z">
        <w:r w:rsidR="00B57649">
          <w:rPr>
            <w:rFonts w:ascii="Calibri" w:hAnsi="Calibri"/>
            <w:b/>
            <w:lang w:val="en-GB"/>
          </w:rPr>
          <w:t>fw</w:t>
        </w:r>
      </w:ins>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9" w:name="_Hlk26877853"/>
      <w:proofErr w:type="spellStart"/>
      <w:r w:rsidRPr="00DF2302">
        <w:rPr>
          <w:rFonts w:ascii="Calibri" w:hAnsi="Calibri"/>
          <w:sz w:val="20"/>
          <w:szCs w:val="20"/>
          <w:lang w:val="en-GB"/>
        </w:rPr>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9"/>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lastRenderedPageBreak/>
        <w:t>lc = cost of the lowest financial Tender (lowest cost)</w:t>
      </w:r>
    </w:p>
    <w:p w14:paraId="270C9E8D" w14:textId="107C1B0B" w:rsidR="009D1D45" w:rsidRDefault="009D1D45" w:rsidP="00E1099C">
      <w:pPr>
        <w:ind w:left="1701"/>
        <w:rPr>
          <w:ins w:id="20" w:author="Sven Erik" w:date="2020-08-26T15:41:00Z"/>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1"/>
      <w:bookmarkEnd w:id="15"/>
    </w:p>
    <w:p w14:paraId="04262388" w14:textId="6B8ADBB0" w:rsidR="00B57649" w:rsidRPr="00DF2302" w:rsidRDefault="00B57649" w:rsidP="00E1099C">
      <w:pPr>
        <w:ind w:left="1701"/>
        <w:rPr>
          <w:rFonts w:ascii="Calibri" w:hAnsi="Calibri"/>
          <w:sz w:val="20"/>
          <w:szCs w:val="20"/>
          <w:lang w:val="en-GB"/>
        </w:rPr>
      </w:pPr>
      <w:proofErr w:type="spellStart"/>
      <w:ins w:id="21" w:author="Sven Erik" w:date="2020-08-26T15:41:00Z">
        <w:r>
          <w:rPr>
            <w:rFonts w:ascii="Calibri" w:hAnsi="Calibri"/>
            <w:sz w:val="20"/>
            <w:szCs w:val="20"/>
            <w:lang w:val="en-GB"/>
          </w:rPr>
          <w:t>fw</w:t>
        </w:r>
        <w:proofErr w:type="spellEnd"/>
        <w:r>
          <w:rPr>
            <w:rFonts w:ascii="Calibri" w:hAnsi="Calibri"/>
            <w:sz w:val="20"/>
            <w:szCs w:val="20"/>
            <w:lang w:val="en-GB"/>
          </w:rPr>
          <w:t xml:space="preserve">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72A499" w14:textId="77777777" w:rsidR="006875CD" w:rsidRDefault="006875CD">
      <w:r>
        <w:separator/>
      </w:r>
    </w:p>
  </w:endnote>
  <w:endnote w:type="continuationSeparator" w:id="0">
    <w:p w14:paraId="6CFBF61D" w14:textId="77777777" w:rsidR="006875CD" w:rsidRDefault="006875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15616D" w:rsidRPr="0015616D">
      <w:rPr>
        <w:noProof/>
        <w:color w:val="17365D" w:themeColor="text2" w:themeShade="BF"/>
        <w:lang w:val="sv-SE"/>
      </w:rPr>
      <w:t>2</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15616D" w:rsidRPr="0015616D">
      <w:rPr>
        <w:noProof/>
        <w:color w:val="17365D" w:themeColor="text2" w:themeShade="BF"/>
        <w:lang w:val="sv-SE"/>
      </w:rPr>
      <w:t>4</w:t>
    </w:r>
    <w:r>
      <w:rPr>
        <w:color w:val="17365D" w:themeColor="text2" w:themeShade="BF"/>
      </w:rPr>
      <w:fldChar w:fldCharType="end"/>
    </w:r>
  </w:p>
  <w:p w14:paraId="213B5D63" w14:textId="58D7109C" w:rsidR="00D15CF2" w:rsidRDefault="004878F3" w:rsidP="004878F3">
    <w:pPr>
      <w:pStyle w:val="Footer"/>
    </w:pPr>
    <w:r>
      <w:fldChar w:fldCharType="begin"/>
    </w:r>
    <w:r>
      <w:instrText xml:space="preserve"> DATE \@ "yyyy-MM-dd" </w:instrText>
    </w:r>
    <w:r>
      <w:fldChar w:fldCharType="separate"/>
    </w:r>
    <w:r w:rsidR="005E139A">
      <w:rPr>
        <w:noProof/>
      </w:rPr>
      <w:t>2024-09-23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F13594" w14:textId="77777777" w:rsidR="006875CD" w:rsidRDefault="006875CD">
      <w:r>
        <w:separator/>
      </w:r>
    </w:p>
  </w:footnote>
  <w:footnote w:type="continuationSeparator" w:id="0">
    <w:p w14:paraId="476EED67" w14:textId="77777777" w:rsidR="006875CD" w:rsidRDefault="006875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766D6" w14:textId="00261B13"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Pr="00AD3DBB">
      <w:rPr>
        <w:rStyle w:val="Strong"/>
      </w:rPr>
      <w:t>RFQ-</w:t>
    </w:r>
    <w:r w:rsidR="00D32AEA">
      <w:rPr>
        <w:rStyle w:val="Strong"/>
      </w:rPr>
      <w:t>25</w:t>
    </w:r>
    <w:r w:rsidRPr="00AD3DBB">
      <w:rPr>
        <w:rStyle w:val="Strong"/>
      </w:rPr>
      <w:t>-</w:t>
    </w:r>
    <w:r w:rsidR="0015616D">
      <w:rPr>
        <w:rStyle w:val="Strong"/>
      </w:rPr>
      <w:t>G007</w:t>
    </w:r>
    <w:r w:rsidRPr="00AD3DBB">
      <w:rPr>
        <w:rStyle w:val="Strong"/>
      </w:rPr>
      <w:t>-</w:t>
    </w:r>
    <w:r w:rsidR="00D32AEA">
      <w:rPr>
        <w:rStyle w:val="Strong"/>
      </w:rPr>
      <w:t>24</w:t>
    </w:r>
    <w:r>
      <w:rPr>
        <w:rFonts w:asciiTheme="minorHAnsi" w:hAnsiTheme="minorHAnsi" w:cs="Calibri"/>
        <w:sz w:val="20"/>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07A5"/>
    <w:multiLevelType w:val="hybridMultilevel"/>
    <w:tmpl w:val="1B641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553981"/>
    <w:multiLevelType w:val="hybridMultilevel"/>
    <w:tmpl w:val="7890AB9A"/>
    <w:lvl w:ilvl="0" w:tplc="0EF64F02">
      <w:numFmt w:val="bullet"/>
      <w:lvlText w:val="-"/>
      <w:lvlJc w:val="left"/>
      <w:pPr>
        <w:ind w:left="2520" w:hanging="360"/>
      </w:pPr>
      <w:rPr>
        <w:rFonts w:ascii="Calibri" w:eastAsia="Malgun Gothic" w:hAnsi="Calibri" w:cs="Calibri" w:hint="default"/>
      </w:rPr>
    </w:lvl>
    <w:lvl w:ilvl="1" w:tplc="20000003" w:tentative="1">
      <w:start w:val="1"/>
      <w:numFmt w:val="bullet"/>
      <w:lvlText w:val="o"/>
      <w:lvlJc w:val="left"/>
      <w:pPr>
        <w:ind w:left="3240" w:hanging="360"/>
      </w:pPr>
      <w:rPr>
        <w:rFonts w:ascii="Courier New" w:hAnsi="Courier New" w:cs="Courier New" w:hint="default"/>
      </w:rPr>
    </w:lvl>
    <w:lvl w:ilvl="2" w:tplc="20000005" w:tentative="1">
      <w:start w:val="1"/>
      <w:numFmt w:val="bullet"/>
      <w:lvlText w:val=""/>
      <w:lvlJc w:val="left"/>
      <w:pPr>
        <w:ind w:left="3960" w:hanging="360"/>
      </w:pPr>
      <w:rPr>
        <w:rFonts w:ascii="Wingdings" w:hAnsi="Wingdings" w:hint="default"/>
      </w:rPr>
    </w:lvl>
    <w:lvl w:ilvl="3" w:tplc="20000001" w:tentative="1">
      <w:start w:val="1"/>
      <w:numFmt w:val="bullet"/>
      <w:lvlText w:val=""/>
      <w:lvlJc w:val="left"/>
      <w:pPr>
        <w:ind w:left="4680" w:hanging="360"/>
      </w:pPr>
      <w:rPr>
        <w:rFonts w:ascii="Symbol" w:hAnsi="Symbol" w:hint="default"/>
      </w:rPr>
    </w:lvl>
    <w:lvl w:ilvl="4" w:tplc="20000003" w:tentative="1">
      <w:start w:val="1"/>
      <w:numFmt w:val="bullet"/>
      <w:lvlText w:val="o"/>
      <w:lvlJc w:val="left"/>
      <w:pPr>
        <w:ind w:left="5400" w:hanging="360"/>
      </w:pPr>
      <w:rPr>
        <w:rFonts w:ascii="Courier New" w:hAnsi="Courier New" w:cs="Courier New" w:hint="default"/>
      </w:rPr>
    </w:lvl>
    <w:lvl w:ilvl="5" w:tplc="20000005" w:tentative="1">
      <w:start w:val="1"/>
      <w:numFmt w:val="bullet"/>
      <w:lvlText w:val=""/>
      <w:lvlJc w:val="left"/>
      <w:pPr>
        <w:ind w:left="6120" w:hanging="360"/>
      </w:pPr>
      <w:rPr>
        <w:rFonts w:ascii="Wingdings" w:hAnsi="Wingdings" w:hint="default"/>
      </w:rPr>
    </w:lvl>
    <w:lvl w:ilvl="6" w:tplc="20000001" w:tentative="1">
      <w:start w:val="1"/>
      <w:numFmt w:val="bullet"/>
      <w:lvlText w:val=""/>
      <w:lvlJc w:val="left"/>
      <w:pPr>
        <w:ind w:left="6840" w:hanging="360"/>
      </w:pPr>
      <w:rPr>
        <w:rFonts w:ascii="Symbol" w:hAnsi="Symbol" w:hint="default"/>
      </w:rPr>
    </w:lvl>
    <w:lvl w:ilvl="7" w:tplc="20000003" w:tentative="1">
      <w:start w:val="1"/>
      <w:numFmt w:val="bullet"/>
      <w:lvlText w:val="o"/>
      <w:lvlJc w:val="left"/>
      <w:pPr>
        <w:ind w:left="7560" w:hanging="360"/>
      </w:pPr>
      <w:rPr>
        <w:rFonts w:ascii="Courier New" w:hAnsi="Courier New" w:cs="Courier New" w:hint="default"/>
      </w:rPr>
    </w:lvl>
    <w:lvl w:ilvl="8" w:tplc="20000005" w:tentative="1">
      <w:start w:val="1"/>
      <w:numFmt w:val="bullet"/>
      <w:lvlText w:val=""/>
      <w:lvlJc w:val="left"/>
      <w:pPr>
        <w:ind w:left="8280" w:hanging="360"/>
      </w:pPr>
      <w:rPr>
        <w:rFonts w:ascii="Wingdings" w:hAnsi="Wingdings" w:hint="default"/>
      </w:rPr>
    </w:lvl>
  </w:abstractNum>
  <w:abstractNum w:abstractNumId="2"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4" w15:restartNumberingAfterBreak="0">
    <w:nsid w:val="2A58259E"/>
    <w:multiLevelType w:val="hybridMultilevel"/>
    <w:tmpl w:val="B60A4792"/>
    <w:lvl w:ilvl="0" w:tplc="20000001">
      <w:start w:val="1"/>
      <w:numFmt w:val="bullet"/>
      <w:lvlText w:val=""/>
      <w:lvlJc w:val="left"/>
      <w:pPr>
        <w:ind w:left="2160" w:hanging="360"/>
      </w:pPr>
      <w:rPr>
        <w:rFonts w:ascii="Symbol" w:hAnsi="Symbol" w:hint="default"/>
      </w:rPr>
    </w:lvl>
    <w:lvl w:ilvl="1" w:tplc="20000003" w:tentative="1">
      <w:start w:val="1"/>
      <w:numFmt w:val="bullet"/>
      <w:lvlText w:val="o"/>
      <w:lvlJc w:val="left"/>
      <w:pPr>
        <w:ind w:left="2880" w:hanging="360"/>
      </w:pPr>
      <w:rPr>
        <w:rFonts w:ascii="Courier New" w:hAnsi="Courier New" w:cs="Courier New" w:hint="default"/>
      </w:rPr>
    </w:lvl>
    <w:lvl w:ilvl="2" w:tplc="20000005" w:tentative="1">
      <w:start w:val="1"/>
      <w:numFmt w:val="bullet"/>
      <w:lvlText w:val=""/>
      <w:lvlJc w:val="left"/>
      <w:pPr>
        <w:ind w:left="3600" w:hanging="360"/>
      </w:pPr>
      <w:rPr>
        <w:rFonts w:ascii="Wingdings" w:hAnsi="Wingdings" w:hint="default"/>
      </w:rPr>
    </w:lvl>
    <w:lvl w:ilvl="3" w:tplc="20000001" w:tentative="1">
      <w:start w:val="1"/>
      <w:numFmt w:val="bullet"/>
      <w:lvlText w:val=""/>
      <w:lvlJc w:val="left"/>
      <w:pPr>
        <w:ind w:left="4320" w:hanging="360"/>
      </w:pPr>
      <w:rPr>
        <w:rFonts w:ascii="Symbol" w:hAnsi="Symbol" w:hint="default"/>
      </w:rPr>
    </w:lvl>
    <w:lvl w:ilvl="4" w:tplc="20000003" w:tentative="1">
      <w:start w:val="1"/>
      <w:numFmt w:val="bullet"/>
      <w:lvlText w:val="o"/>
      <w:lvlJc w:val="left"/>
      <w:pPr>
        <w:ind w:left="5040" w:hanging="360"/>
      </w:pPr>
      <w:rPr>
        <w:rFonts w:ascii="Courier New" w:hAnsi="Courier New" w:cs="Courier New" w:hint="default"/>
      </w:rPr>
    </w:lvl>
    <w:lvl w:ilvl="5" w:tplc="20000005" w:tentative="1">
      <w:start w:val="1"/>
      <w:numFmt w:val="bullet"/>
      <w:lvlText w:val=""/>
      <w:lvlJc w:val="left"/>
      <w:pPr>
        <w:ind w:left="5760" w:hanging="360"/>
      </w:pPr>
      <w:rPr>
        <w:rFonts w:ascii="Wingdings" w:hAnsi="Wingdings" w:hint="default"/>
      </w:rPr>
    </w:lvl>
    <w:lvl w:ilvl="6" w:tplc="20000001" w:tentative="1">
      <w:start w:val="1"/>
      <w:numFmt w:val="bullet"/>
      <w:lvlText w:val=""/>
      <w:lvlJc w:val="left"/>
      <w:pPr>
        <w:ind w:left="6480" w:hanging="360"/>
      </w:pPr>
      <w:rPr>
        <w:rFonts w:ascii="Symbol" w:hAnsi="Symbol" w:hint="default"/>
      </w:rPr>
    </w:lvl>
    <w:lvl w:ilvl="7" w:tplc="20000003" w:tentative="1">
      <w:start w:val="1"/>
      <w:numFmt w:val="bullet"/>
      <w:lvlText w:val="o"/>
      <w:lvlJc w:val="left"/>
      <w:pPr>
        <w:ind w:left="7200" w:hanging="360"/>
      </w:pPr>
      <w:rPr>
        <w:rFonts w:ascii="Courier New" w:hAnsi="Courier New" w:cs="Courier New" w:hint="default"/>
      </w:rPr>
    </w:lvl>
    <w:lvl w:ilvl="8" w:tplc="20000005" w:tentative="1">
      <w:start w:val="1"/>
      <w:numFmt w:val="bullet"/>
      <w:lvlText w:val=""/>
      <w:lvlJc w:val="left"/>
      <w:pPr>
        <w:ind w:left="7920" w:hanging="360"/>
      </w:pPr>
      <w:rPr>
        <w:rFonts w:ascii="Wingdings" w:hAnsi="Wingdings" w:hint="default"/>
      </w:rPr>
    </w:lvl>
  </w:abstractNum>
  <w:abstractNum w:abstractNumId="5"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C05805"/>
    <w:multiLevelType w:val="hybridMultilevel"/>
    <w:tmpl w:val="24CC2C08"/>
    <w:lvl w:ilvl="0" w:tplc="2000000D">
      <w:start w:val="1"/>
      <w:numFmt w:val="bullet"/>
      <w:lvlText w:val=""/>
      <w:lvlJc w:val="left"/>
      <w:pPr>
        <w:ind w:left="1440" w:hanging="360"/>
      </w:pPr>
      <w:rPr>
        <w:rFonts w:ascii="Wingdings" w:hAnsi="Wingdings"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10"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884558398">
    <w:abstractNumId w:val="3"/>
  </w:num>
  <w:num w:numId="2" w16cid:durableId="212931090">
    <w:abstractNumId w:val="10"/>
  </w:num>
  <w:num w:numId="3" w16cid:durableId="1922333106">
    <w:abstractNumId w:val="8"/>
  </w:num>
  <w:num w:numId="4" w16cid:durableId="1161971615">
    <w:abstractNumId w:val="7"/>
  </w:num>
  <w:num w:numId="5" w16cid:durableId="1877084354">
    <w:abstractNumId w:val="0"/>
  </w:num>
  <w:num w:numId="6" w16cid:durableId="1805001555">
    <w:abstractNumId w:val="6"/>
  </w:num>
  <w:num w:numId="7" w16cid:durableId="1641959386">
    <w:abstractNumId w:val="2"/>
  </w:num>
  <w:num w:numId="8" w16cid:durableId="933904163">
    <w:abstractNumId w:val="5"/>
  </w:num>
  <w:num w:numId="9" w16cid:durableId="1537548749">
    <w:abstractNumId w:val="9"/>
  </w:num>
  <w:num w:numId="10" w16cid:durableId="1776825137">
    <w:abstractNumId w:val="4"/>
  </w:num>
  <w:num w:numId="11" w16cid:durableId="67774439">
    <w:abstractNumId w:val="1"/>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1259"/>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BA6"/>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3A1"/>
    <w:rsid w:val="000E1CA4"/>
    <w:rsid w:val="000E254E"/>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5083"/>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16D"/>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6C8D"/>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2F64"/>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2F5F"/>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8C1"/>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6F1"/>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6756"/>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5F59"/>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39A"/>
    <w:rsid w:val="005E1627"/>
    <w:rsid w:val="005E3462"/>
    <w:rsid w:val="005E39D6"/>
    <w:rsid w:val="005E3DD5"/>
    <w:rsid w:val="005E4B60"/>
    <w:rsid w:val="005E54B7"/>
    <w:rsid w:val="005E6610"/>
    <w:rsid w:val="005F009C"/>
    <w:rsid w:val="005F228A"/>
    <w:rsid w:val="005F27D0"/>
    <w:rsid w:val="005F2CDB"/>
    <w:rsid w:val="005F4B25"/>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18E8"/>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4BD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5CD"/>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37803"/>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E33"/>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2EDD"/>
    <w:rsid w:val="007A3E71"/>
    <w:rsid w:val="007A56FE"/>
    <w:rsid w:val="007A5E4A"/>
    <w:rsid w:val="007A7EEC"/>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18"/>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35D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0A13"/>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4DC"/>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07A1"/>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664A"/>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3D4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10BC"/>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B89"/>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5BAD"/>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2E0"/>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2AEA"/>
    <w:rsid w:val="00D33558"/>
    <w:rsid w:val="00D33B65"/>
    <w:rsid w:val="00D346BC"/>
    <w:rsid w:val="00D3562C"/>
    <w:rsid w:val="00D361BA"/>
    <w:rsid w:val="00D36DEB"/>
    <w:rsid w:val="00D36F70"/>
    <w:rsid w:val="00D40964"/>
    <w:rsid w:val="00D4199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03B2"/>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4F22"/>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C11"/>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291"/>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D547EEDA-E0AD-4BAC-B416-725F3B2BA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7A41F72-11E4-4187-A939-F91219EF23B9}">
  <ds:schemaRefs>
    <ds:schemaRef ds:uri="http://schemas.openxmlformats.org/officeDocument/2006/bibliography"/>
  </ds:schemaRefs>
</ds:datastoreItem>
</file>

<file path=customXml/itemProps2.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9</TotalTime>
  <Pages>4</Pages>
  <Words>711</Words>
  <Characters>4055</Characters>
  <Application>Microsoft Office Word</Application>
  <DocSecurity>0</DocSecurity>
  <Lines>33</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4757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10</cp:revision>
  <cp:lastPrinted>2016-10-18T02:57:00Z</cp:lastPrinted>
  <dcterms:created xsi:type="dcterms:W3CDTF">2024-07-30T00:14:00Z</dcterms:created>
  <dcterms:modified xsi:type="dcterms:W3CDTF">2024-09-23T02:22:00Z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